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295A28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95A28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750173E0" w:rsidR="00A97A10" w:rsidRPr="00295A28" w:rsidRDefault="00295A28" w:rsidP="00BB35BE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95A28">
              <w:rPr>
                <w:rFonts w:ascii="Arial Narrow" w:hAnsi="Arial Narrow"/>
                <w:bCs/>
                <w:sz w:val="18"/>
                <w:szCs w:val="18"/>
              </w:rPr>
              <w:t xml:space="preserve">Miestna akčná skupina </w:t>
            </w:r>
            <w:r w:rsidR="00BB35BE">
              <w:rPr>
                <w:rFonts w:ascii="Arial Narrow" w:hAnsi="Arial Narrow"/>
                <w:bCs/>
                <w:sz w:val="18"/>
                <w:szCs w:val="18"/>
              </w:rPr>
              <w:t>ROŇAVA,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26A83B50" w:rsidR="00A97A10" w:rsidRPr="00385B43" w:rsidRDefault="00BB35BE" w:rsidP="00BB35BE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IROP-CLLD-Q068</w:t>
            </w:r>
            <w:r w:rsidR="00295A28" w:rsidRPr="00295A28">
              <w:rPr>
                <w:rFonts w:ascii="Arial Narrow" w:hAnsi="Arial Narrow"/>
                <w:bCs/>
                <w:sz w:val="18"/>
                <w:szCs w:val="18"/>
              </w:rPr>
              <w:t>-512-00</w:t>
            </w:r>
            <w:r>
              <w:rPr>
                <w:rFonts w:ascii="Arial Narrow" w:hAnsi="Arial Narrow"/>
                <w:bCs/>
                <w:sz w:val="18"/>
                <w:szCs w:val="18"/>
              </w:rPr>
              <w:t>4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0B3AD010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ins w:id="0" w:author="Autor"/>
          <w:rFonts w:ascii="Arial Narrow" w:hAnsi="Arial Narrow"/>
        </w:rPr>
      </w:pPr>
    </w:p>
    <w:p w14:paraId="1DCFAC04" w14:textId="77777777" w:rsidR="00935047" w:rsidRDefault="00935047" w:rsidP="00935047">
      <w:pPr>
        <w:rPr>
          <w:ins w:id="1" w:author="Autor"/>
          <w:rFonts w:ascii="Arial Narrow" w:hAnsi="Arial Narrow"/>
        </w:rPr>
      </w:pPr>
    </w:p>
    <w:p w14:paraId="76B0401F" w14:textId="77777777" w:rsidR="00935047" w:rsidRDefault="00935047" w:rsidP="00935047">
      <w:pPr>
        <w:rPr>
          <w:ins w:id="2" w:author="Autor"/>
          <w:rFonts w:ascii="Arial Narrow" w:hAnsi="Arial Narrow"/>
          <w:bCs/>
          <w:sz w:val="18"/>
          <w:szCs w:val="18"/>
          <w:highlight w:val="yellow"/>
        </w:rPr>
      </w:pPr>
    </w:p>
    <w:p w14:paraId="6298D85A" w14:textId="77777777" w:rsidR="00935047" w:rsidRDefault="00935047" w:rsidP="00935047">
      <w:pPr>
        <w:rPr>
          <w:ins w:id="3" w:author="Autor"/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ins w:id="4" w:author="Autor">
        <w:r>
          <w:rPr>
            <w:rFonts w:ascii="Arial Narrow" w:hAnsi="Arial Narrow"/>
            <w:b/>
            <w:bCs/>
            <w:i/>
            <w:sz w:val="20"/>
            <w:szCs w:val="18"/>
            <w:highlight w:val="green"/>
            <w:u w:val="single"/>
          </w:rPr>
          <w:t xml:space="preserve">Inštrukcia pre žiadateľov: </w:t>
        </w:r>
      </w:ins>
    </w:p>
    <w:p w14:paraId="1CB0CE89" w14:textId="77777777" w:rsidR="00935047" w:rsidRDefault="00935047" w:rsidP="00935047">
      <w:pPr>
        <w:rPr>
          <w:ins w:id="5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6" w:author="Autor">
        <w:r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>Žiadateľ pri vypĺňaní údajov v žiadosti o poskytnutie príspevku vymazáva inštrukcie, ktoré upresňujú spôsob alebo rozsah vyplnenia niektorých častí. Žiadateľ pri predkladaní žiadosti o poskytnutie príspevku odstraňuje aj túto inštrukciu.</w:t>
        </w:r>
      </w:ins>
    </w:p>
    <w:p w14:paraId="45F02F71" w14:textId="77777777" w:rsidR="00935047" w:rsidRDefault="00935047" w:rsidP="00935047">
      <w:pPr>
        <w:rPr>
          <w:ins w:id="7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8" w:author="Autor">
        <w:r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 Žiadateľ môže ponechať inštrukcie v časti 7. ako pomôcku pre overenie, či sa vyjadril k všetkým požadovaným náležitostiam.</w:t>
        </w:r>
      </w:ins>
    </w:p>
    <w:p w14:paraId="50DA3D40" w14:textId="77777777" w:rsidR="00935047" w:rsidRDefault="00935047" w:rsidP="00231C62">
      <w:pPr>
        <w:rPr>
          <w:rFonts w:ascii="Arial Narrow" w:hAnsi="Arial Narrow"/>
        </w:rPr>
      </w:pPr>
    </w:p>
    <w:p w14:paraId="54B04E78" w14:textId="20304306" w:rsidR="00935047" w:rsidRDefault="00A97A10" w:rsidP="00935047">
      <w:pPr>
        <w:rPr>
          <w:ins w:id="9" w:author="Autor"/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bookmarkStart w:id="10" w:name="_GoBack"/>
            <w:bookmarkEnd w:id="10"/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2B1EE0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498245DA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37AD4A04" w14:textId="25BEA22D" w:rsidR="00D92637" w:rsidRPr="00295A28" w:rsidRDefault="00D92637" w:rsidP="0083156B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295A28">
              <w:rPr>
                <w:rFonts w:ascii="Arial Narrow" w:hAnsi="Arial Narrow"/>
                <w:sz w:val="18"/>
                <w:szCs w:val="18"/>
              </w:rPr>
              <w:t xml:space="preserve">C1 </w:t>
            </w:r>
            <w:r w:rsidR="00E960A9" w:rsidRPr="00295A28">
              <w:rPr>
                <w:rFonts w:ascii="Arial Narrow" w:hAnsi="Arial Narrow"/>
                <w:sz w:val="18"/>
                <w:szCs w:val="18"/>
              </w:rPr>
              <w:t>Komunitné s</w:t>
            </w:r>
            <w:r w:rsidRPr="00295A28">
              <w:rPr>
                <w:rFonts w:ascii="Arial Narrow" w:hAnsi="Arial Narrow"/>
                <w:sz w:val="18"/>
                <w:szCs w:val="18"/>
              </w:rPr>
              <w:t>ociálne služby</w:t>
            </w:r>
          </w:p>
          <w:p w14:paraId="679E5965" w14:textId="50CC2A9A" w:rsidR="00CD0FA6" w:rsidRPr="00385B43" w:rsidRDefault="00CD0FA6" w:rsidP="00295A28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1383013B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B4E5FEF" w14:textId="496B7C7D" w:rsidR="0009206F" w:rsidRPr="00385B43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77C53736" w:rsidR="0009206F" w:rsidRPr="004C043E" w:rsidRDefault="00295A28" w:rsidP="004C043E">
            <w:pPr>
              <w:rPr>
                <w:rFonts w:ascii="Arial Narrow" w:hAnsi="Arial Narrow"/>
                <w:bCs/>
                <w:sz w:val="18"/>
                <w:szCs w:val="18"/>
              </w:rPr>
            </w:pPr>
            <w:del w:id="11" w:author="Autor">
              <w:r w:rsidRPr="00360C0B" w:rsidDel="004C043E">
                <w:rPr>
                  <w:rFonts w:ascii="Arial Narrow" w:hAnsi="Arial Narrow"/>
                  <w:sz w:val="18"/>
                  <w:szCs w:val="18"/>
                </w:rPr>
                <w:delText>Maximálna dĺžka realizácie hlavnej aktivity projektu: 9 mesiacov od nadobudnutia účinnosti zmluvy o príspevku.</w:delText>
              </w:r>
            </w:del>
            <w:ins w:id="12" w:author="Autor">
              <w:r w:rsidR="004C043E" w:rsidRPr="00204EA5">
                <w:rPr>
                  <w:rFonts w:ascii="Arial Narrow" w:hAnsi="Arial Narrow"/>
                  <w:bCs/>
                  <w:sz w:val="18"/>
                  <w:szCs w:val="18"/>
                </w:rPr>
                <w:t xml:space="preserve"> Žiadateľ je povinný ukončiť práce na projekte do 9 mesiacov od nadobudnutia účinnosti zmluvy o poskytnutí príspevku. Zároveň je žiadateľ povinný zrealizovať hlavnú aktivitu projektu najneskôr do 30.6.2023.</w:t>
              </w:r>
            </w:ins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9"/>
          <w:footerReference w:type="default" r:id="rId10"/>
          <w:headerReference w:type="first" r:id="rId11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22657F64" w:rsidR="00993330" w:rsidRPr="00E4738E" w:rsidRDefault="00993330" w:rsidP="00E4738E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69B89897" w:rsidR="00E101A2" w:rsidRPr="00385B43" w:rsidRDefault="00E101A2" w:rsidP="00E4738E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E4738E">
              <w:rPr>
                <w:rFonts w:ascii="Arial Narrow" w:hAnsi="Arial Narrow"/>
                <w:sz w:val="18"/>
                <w:szCs w:val="18"/>
              </w:rPr>
              <w:t>Nerelevantné pre túto výzvu.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23AD4D1C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4738E">
                  <w:rPr>
                    <w:rFonts w:ascii="Arial" w:hAnsi="Arial" w:cs="Arial"/>
                    <w:sz w:val="22"/>
                  </w:rPr>
                  <w:t>C1 Komunitné sociálne služby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40342E24" w:rsidR="00F11710" w:rsidRPr="00385B43" w:rsidRDefault="00F11710" w:rsidP="004C043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ins w:id="15" w:author="Autor">
              <w:r w:rsidR="004C043E">
                <w:rPr>
                  <w:rFonts w:ascii="Arial Narrow" w:hAnsi="Arial Narrow"/>
                  <w:sz w:val="18"/>
                  <w:szCs w:val="18"/>
                </w:rPr>
                <w:t xml:space="preserve">uvedie 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CEE6822" w14:textId="77777777" w:rsid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2DB11D6" w14:textId="08B0AD20" w:rsidR="00F11710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C101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77A6801B" w:rsidR="00F11710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Kapacita podporených zariadení komunitných sociálnych služieb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5C0900D" w14:textId="77777777" w:rsid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464F92D3" w:rsidR="00F11710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3B3CCB5" w14:textId="77777777" w:rsidR="00F11710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3E2CE0F2" w14:textId="1A519A43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5A283F0" w14:textId="77777777" w:rsidR="00F11710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5ABE6BC5" w14:textId="17A9F973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B37521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B37521" w:rsidRPr="00385B43" w14:paraId="35A07101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ADE5519" w14:textId="77777777" w:rsidR="00B37521" w:rsidRP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833E561" w14:textId="3E739532" w:rsidR="00B37521" w:rsidRP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C102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9F37475" w14:textId="62CBAF66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 xml:space="preserve">Počet sociálnych služieb na </w:t>
            </w:r>
            <w:proofErr w:type="spellStart"/>
            <w:r w:rsidRPr="00B37521">
              <w:rPr>
                <w:rFonts w:ascii="Arial Narrow" w:hAnsi="Arial Narrow"/>
                <w:sz w:val="18"/>
                <w:szCs w:val="18"/>
              </w:rPr>
              <w:t>komunitnej</w:t>
            </w:r>
            <w:proofErr w:type="spellEnd"/>
            <w:r w:rsidRPr="00B37521">
              <w:rPr>
                <w:rFonts w:ascii="Arial Narrow" w:hAnsi="Arial Narrow"/>
                <w:sz w:val="18"/>
                <w:szCs w:val="18"/>
              </w:rPr>
              <w:t xml:space="preserve"> úrovni, ktoré vzniknú vďaka podpore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BA1DB48" w14:textId="77777777" w:rsid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BC78B83" w14:textId="4E37BEDC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14006B7" w14:textId="32F170D4" w:rsidR="00B37521" w:rsidRPr="00385B43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797C984" w14:textId="77777777" w:rsid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404E8A6C" w14:textId="722FFD69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578BC4B" w14:textId="77777777" w:rsid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0213950" w14:textId="7CB561E0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B37521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B37521" w:rsidRPr="00385B43" w14:paraId="0594FEC4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EB7F33D" w14:textId="77777777" w:rsidR="00B37521" w:rsidRP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ACC70F5" w14:textId="732F7567" w:rsidR="00B37521" w:rsidRP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C103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0166749" w14:textId="444DA2AB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Zvýšená kapacita podporených zariadení komunitných sociálnych služieb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20A2BC5" w14:textId="77777777" w:rsid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68524B9" w14:textId="298A8482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Miesto v sociálnych službách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CDEB8CD" w14:textId="73824D94" w:rsidR="00B37521" w:rsidRPr="00385B43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6198D12" w14:textId="77777777" w:rsid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07648A63" w14:textId="3E6319B7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2FD14BD" w14:textId="77777777" w:rsid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71D9975" w14:textId="6D4A35C1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B37521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2B1EE0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67D5C2D3" w:rsidR="008A2FD8" w:rsidRPr="00385B43" w:rsidRDefault="00D767FE" w:rsidP="004C043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del w:id="16" w:author="Autor">
              <w:r w:rsidDel="004C043E">
                <w:rPr>
                  <w:rFonts w:ascii="Arial Narrow" w:hAnsi="Arial Narrow"/>
                  <w:sz w:val="18"/>
                  <w:szCs w:val="18"/>
                </w:rPr>
                <w:delText>e</w:delText>
              </w:r>
            </w:del>
            <w:ins w:id="17" w:author="Autor">
              <w:r w:rsidR="004C043E">
                <w:rPr>
                  <w:rFonts w:ascii="Arial Narrow" w:hAnsi="Arial Narrow"/>
                  <w:sz w:val="18"/>
                  <w:szCs w:val="18"/>
                </w:rPr>
                <w:t>a</w:t>
              </w:r>
            </w:ins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2B1EE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2B1EE0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2"/>
          <w:footerReference w:type="default" r:id="rId13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1C7F677E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0E43F2BF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žiadúce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03E175FA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  <w:r w:rsidR="00036BA0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7B7799D6" w14:textId="2005F85B" w:rsidR="00036BA0" w:rsidRDefault="00036BA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MAS,</w:t>
            </w:r>
          </w:p>
          <w:p w14:paraId="201588B0" w14:textId="22AD43CF" w:rsidR="00036BA0" w:rsidRDefault="00036BA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 stratégiou CLLD,</w:t>
            </w:r>
          </w:p>
          <w:p w14:paraId="6C0F2806" w14:textId="5EB2033F" w:rsidR="00036BA0" w:rsidRDefault="00036BA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inovatívneho charakteru projektu,</w:t>
            </w:r>
          </w:p>
          <w:p w14:paraId="52D7980C" w14:textId="15D412C9" w:rsidR="00966699" w:rsidRPr="00036BA0" w:rsidRDefault="00CD7E0C" w:rsidP="00036BA0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627E0938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C6F8CB6" w14:textId="71E75420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</w:t>
            </w:r>
            <w:r w:rsidR="000126EF">
              <w:rPr>
                <w:rFonts w:ascii="Arial Narrow" w:eastAsia="Calibri" w:hAnsi="Arial Narrow"/>
                <w:sz w:val="18"/>
                <w:szCs w:val="18"/>
              </w:rPr>
              <w:t>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6DE3DBC7" w14:textId="77777777" w:rsidR="00036BA0" w:rsidRDefault="00036BA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stavebných prác (ak relevantné),</w:t>
            </w:r>
          </w:p>
          <w:p w14:paraId="597354FB" w14:textId="77777777" w:rsidR="00036BA0" w:rsidRDefault="00036BA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výdavkov,</w:t>
            </w:r>
          </w:p>
          <w:p w14:paraId="0938C8DA" w14:textId="183481C3" w:rsidR="00036BA0" w:rsidRPr="00385B43" w:rsidRDefault="00036BA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stavu verejného obstarávania,</w:t>
            </w:r>
          </w:p>
          <w:p w14:paraId="1D806454" w14:textId="09FD5156" w:rsidR="008C79D4" w:rsidRPr="008C79D4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17CE5497" w14:textId="6E3363BF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2C095C36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E89171" w14:textId="4063F07D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</w:t>
            </w:r>
            <w:r w:rsidR="008A3858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8A3858" w:rsidRPr="00BD1604">
              <w:rPr>
                <w:rFonts w:ascii="Arial Narrow" w:eastAsia="Calibri" w:hAnsi="Arial Narrow"/>
                <w:sz w:val="18"/>
                <w:szCs w:val="18"/>
              </w:rPr>
              <w:t xml:space="preserve">(definícia znevýhodnených skupín je uvedená v prílohe č. 4 výzvy – Kritériá </w:t>
            </w:r>
            <w:r w:rsidR="008A3858">
              <w:rPr>
                <w:rFonts w:ascii="Arial Narrow" w:eastAsia="Calibri" w:hAnsi="Arial Narrow"/>
                <w:sz w:val="18"/>
                <w:szCs w:val="18"/>
              </w:rPr>
              <w:t>pre</w:t>
            </w:r>
            <w:r w:rsidR="008A3858" w:rsidRPr="00BD1604">
              <w:rPr>
                <w:rFonts w:ascii="Arial Narrow" w:eastAsia="Calibri" w:hAnsi="Arial Narrow"/>
                <w:sz w:val="18"/>
                <w:szCs w:val="18"/>
              </w:rPr>
              <w:t xml:space="preserve"> výber projektov)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2FE8AF2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18" w:author="Autor"/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ins w:id="19" w:author="Autor">
              <w:r w:rsidR="004C043E"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0EA005C0" w14:textId="71B22F78" w:rsidR="004C043E" w:rsidRPr="00385B43" w:rsidRDefault="004C043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ins w:id="20" w:author="Autor">
              <w:r w:rsidRPr="007E493D">
                <w:rPr>
                  <w:rFonts w:ascii="Arial Narrow" w:eastAsia="Calibri" w:hAnsi="Arial Narrow"/>
                  <w:sz w:val="18"/>
                  <w:szCs w:val="18"/>
                </w:rPr>
                <w:t>popis možných rizík v súvislosti s udržateľnosťou projektu a popis manažmentu rizík udržateľnosti projektu (identifikovanie rizík, popis prostriedkov na ich elimináciu)</w:t>
              </w:r>
              <w:r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2C56A6C3" w14:textId="5BD4067A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ins w:id="21" w:author="Autor">
              <w:r w:rsidR="004C043E"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6D34303F" w:rsidR="00F74163" w:rsidRPr="00385B43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3162D634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4674B269" w14:textId="33827A23" w:rsidR="008A2FD8" w:rsidRPr="00036BA0" w:rsidRDefault="00BF41C1" w:rsidP="00036BA0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9A943B5" w14:textId="77777777" w:rsidR="004B0933" w:rsidRDefault="004B0933" w:rsidP="004B0933">
            <w:pPr>
              <w:jc w:val="left"/>
              <w:rPr>
                <w:ins w:id="22" w:author="Autor"/>
                <w:rFonts w:ascii="Arial Narrow" w:hAnsi="Arial Narrow"/>
                <w:sz w:val="18"/>
                <w:szCs w:val="18"/>
              </w:rPr>
            </w:pPr>
            <w:ins w:id="23" w:author="Autor">
              <w:r>
                <w:rPr>
                  <w:rFonts w:ascii="Arial Narrow" w:hAnsi="Arial Narrow"/>
                  <w:sz w:val="18"/>
                  <w:szCs w:val="18"/>
                </w:rPr>
                <w:t>Ž</w:t>
              </w:r>
              <w:r w:rsidRPr="00F15F1F">
                <w:rPr>
                  <w:rFonts w:ascii="Arial Narrow" w:hAnsi="Arial Narrow"/>
                  <w:sz w:val="18"/>
                  <w:szCs w:val="18"/>
                </w:rPr>
                <w:t>iadateľ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 xml:space="preserve"> uvedie </w:t>
              </w:r>
              <w:r>
                <w:rPr>
                  <w:rFonts w:ascii="Arial Narrow" w:hAnsi="Arial Narrow"/>
                  <w:sz w:val="18"/>
                  <w:szCs w:val="18"/>
                </w:rPr>
                <w:t>hodnoty v súlade s 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>rozpočt</w:t>
              </w:r>
              <w:r>
                <w:rPr>
                  <w:rFonts w:ascii="Arial Narrow" w:hAnsi="Arial Narrow"/>
                  <w:sz w:val="18"/>
                  <w:szCs w:val="18"/>
                </w:rPr>
                <w:t xml:space="preserve">om 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>projektu, ktorí tvorí prílohu ŽoPr.</w:t>
              </w:r>
              <w:r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>Hodnota sa uvádza s presnosťou na dve desatinné miesta v mene EUR.</w:t>
              </w:r>
            </w:ins>
          </w:p>
          <w:p w14:paraId="6D977F88" w14:textId="77777777" w:rsidR="004B0933" w:rsidRDefault="004B0933" w:rsidP="004B0933">
            <w:pPr>
              <w:jc w:val="left"/>
              <w:rPr>
                <w:ins w:id="24" w:author="Autor"/>
                <w:rFonts w:ascii="Arial Narrow" w:hAnsi="Arial Narrow"/>
                <w:sz w:val="18"/>
                <w:szCs w:val="18"/>
              </w:rPr>
            </w:pPr>
          </w:p>
          <w:p w14:paraId="680487E7" w14:textId="77777777" w:rsidR="004B0933" w:rsidRDefault="004B0933" w:rsidP="004B0933">
            <w:pPr>
              <w:jc w:val="left"/>
              <w:rPr>
                <w:ins w:id="25" w:author="Autor"/>
                <w:rFonts w:ascii="Arial Narrow" w:hAnsi="Arial Narrow"/>
                <w:sz w:val="18"/>
                <w:szCs w:val="18"/>
              </w:rPr>
            </w:pPr>
          </w:p>
          <w:p w14:paraId="10DEA0BB" w14:textId="77777777" w:rsidR="004B0933" w:rsidRPr="00E0609C" w:rsidRDefault="004B0933" w:rsidP="004B0933">
            <w:pPr>
              <w:jc w:val="left"/>
              <w:rPr>
                <w:ins w:id="26" w:author="Autor"/>
                <w:rFonts w:ascii="Arial Narrow" w:hAnsi="Arial Narrow"/>
                <w:sz w:val="22"/>
                <w:szCs w:val="18"/>
              </w:rPr>
            </w:pPr>
            <w:ins w:id="27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Celkové oprávnené výdavky:</w:t>
              </w:r>
            </w:ins>
          </w:p>
          <w:p w14:paraId="47C8EA6B" w14:textId="77777777" w:rsidR="004B0933" w:rsidRPr="00E0609C" w:rsidRDefault="004B0933" w:rsidP="004B0933">
            <w:pPr>
              <w:jc w:val="left"/>
              <w:rPr>
                <w:ins w:id="28" w:author="Autor"/>
                <w:rFonts w:ascii="Arial Narrow" w:hAnsi="Arial Narrow"/>
                <w:sz w:val="22"/>
                <w:szCs w:val="18"/>
              </w:rPr>
            </w:pPr>
          </w:p>
          <w:p w14:paraId="01D5E577" w14:textId="77777777" w:rsidR="004B0933" w:rsidRDefault="004B0933" w:rsidP="004B0933">
            <w:pPr>
              <w:jc w:val="left"/>
              <w:rPr>
                <w:ins w:id="29" w:author="Autor"/>
                <w:rFonts w:ascii="Arial Narrow" w:hAnsi="Arial Narrow"/>
                <w:sz w:val="22"/>
                <w:szCs w:val="18"/>
              </w:rPr>
            </w:pPr>
            <w:ins w:id="30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Miera príspevku z celkových oprávnených výdavkov (%)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05D0AA80" w14:textId="77777777" w:rsidR="004B0933" w:rsidRPr="00E0609C" w:rsidRDefault="004B0933" w:rsidP="004B0933">
            <w:pPr>
              <w:jc w:val="left"/>
              <w:rPr>
                <w:ins w:id="31" w:author="Autor"/>
                <w:rFonts w:ascii="Arial Narrow" w:hAnsi="Arial Narrow"/>
                <w:b/>
                <w:sz w:val="22"/>
                <w:szCs w:val="18"/>
              </w:rPr>
            </w:pPr>
          </w:p>
          <w:p w14:paraId="3129A0AF" w14:textId="77777777" w:rsidR="004B0933" w:rsidRPr="00E0609C" w:rsidRDefault="004B0933" w:rsidP="004B0933">
            <w:pPr>
              <w:jc w:val="left"/>
              <w:rPr>
                <w:ins w:id="32" w:author="Autor"/>
                <w:rFonts w:ascii="Arial Narrow" w:hAnsi="Arial Narrow"/>
                <w:b/>
                <w:sz w:val="22"/>
                <w:szCs w:val="18"/>
              </w:rPr>
            </w:pPr>
            <w:ins w:id="33" w:author="Autor">
              <w:r w:rsidRPr="00E0609C">
                <w:rPr>
                  <w:rFonts w:ascii="Arial Narrow" w:hAnsi="Arial Narrow"/>
                  <w:b/>
                  <w:sz w:val="22"/>
                  <w:szCs w:val="18"/>
                </w:rPr>
                <w:t>Žiadaná výška príspevku:</w:t>
              </w:r>
            </w:ins>
          </w:p>
          <w:p w14:paraId="25061C2E" w14:textId="77777777" w:rsidR="004B0933" w:rsidRDefault="004B0933" w:rsidP="004B0933">
            <w:pPr>
              <w:jc w:val="left"/>
              <w:rPr>
                <w:ins w:id="34" w:author="Autor"/>
                <w:rFonts w:ascii="Arial Narrow" w:hAnsi="Arial Narrow"/>
                <w:sz w:val="18"/>
                <w:szCs w:val="18"/>
              </w:rPr>
            </w:pPr>
          </w:p>
          <w:p w14:paraId="7673C74B" w14:textId="77777777" w:rsidR="004B0933" w:rsidRPr="00E0609C" w:rsidRDefault="004B0933" w:rsidP="004B0933">
            <w:pPr>
              <w:jc w:val="left"/>
              <w:rPr>
                <w:ins w:id="35" w:author="Autor"/>
                <w:rFonts w:ascii="Arial Narrow" w:hAnsi="Arial Narrow"/>
                <w:sz w:val="22"/>
                <w:szCs w:val="18"/>
              </w:rPr>
            </w:pPr>
            <w:ins w:id="36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Výška spolufinancovania oprávnených výdavkov žiadateľom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del w:id="37" w:author="Autor">
              <w:r w:rsidDel="004B0933">
                <w:rPr>
                  <w:rFonts w:ascii="Arial Narrow" w:hAnsi="Arial Narrow"/>
                  <w:sz w:val="18"/>
                  <w:szCs w:val="18"/>
                </w:rPr>
                <w:delText>Ž</w:delText>
              </w:r>
              <w:r w:rsidRPr="00F15F1F" w:rsidDel="004B0933">
                <w:rPr>
                  <w:rFonts w:ascii="Arial Narrow" w:hAnsi="Arial Narrow"/>
                  <w:sz w:val="18"/>
                  <w:szCs w:val="18"/>
                </w:rPr>
                <w:delText>iadateľ</w:delText>
              </w:r>
              <w:r w:rsidR="00402A70" w:rsidRPr="00385B43" w:rsidDel="004B0933">
                <w:rPr>
                  <w:rFonts w:ascii="Arial Narrow" w:hAnsi="Arial Narrow"/>
                  <w:sz w:val="18"/>
                  <w:szCs w:val="18"/>
                </w:rPr>
                <w:delText xml:space="preserve"> uvedie celkovú hodnotu žiadaného príspevku z rozpočtu projektu, ktorí tvorí prílohu ŽoPr.</w:delText>
              </w:r>
              <w:r w:rsidDel="004B0933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="00402A70" w:rsidRPr="00385B43" w:rsidDel="004B0933">
                <w:rPr>
                  <w:rFonts w:ascii="Arial Narrow" w:hAnsi="Arial Narrow"/>
                  <w:sz w:val="18"/>
                  <w:szCs w:val="18"/>
                </w:rPr>
                <w:delText>Hodnota sa uvádza s presnosťou na dve desatinné miesta v mene EUR.</w:delText>
              </w:r>
            </w:del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4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3A3090B6" w:rsidR="00C11A6E" w:rsidRPr="00385B43" w:rsidRDefault="00C11A6E" w:rsidP="008A385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42081026" w:rsidR="00C0655E" w:rsidRPr="00385B43" w:rsidRDefault="00C0655E" w:rsidP="00B3752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6BF96E03" w:rsidR="00C0655E" w:rsidRPr="00385B43" w:rsidRDefault="00353C0C" w:rsidP="00B3752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7521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67EFEF7B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7521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04A4DA9E" w:rsidR="00862AC5" w:rsidRPr="00385B43" w:rsidRDefault="00B37521" w:rsidP="00393316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del w:id="38" w:author="Autor">
              <w:r w:rsidDel="00393316">
                <w:rPr>
                  <w:rFonts w:ascii="Arial Narrow" w:hAnsi="Arial Narrow"/>
                  <w:sz w:val="18"/>
                  <w:szCs w:val="18"/>
                </w:rPr>
                <w:delText xml:space="preserve">2a </w:delText>
              </w:r>
            </w:del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7B1401B6" w:rsidR="00C0655E" w:rsidRPr="00385B43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7521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del w:id="39" w:author="Autor">
              <w:r w:rsidRPr="00385B43" w:rsidDel="004E598E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Pr="00353C0C" w:rsidDel="004E598E">
                <w:rPr>
                  <w:rFonts w:ascii="Arial Narrow" w:hAnsi="Arial Narrow"/>
                  <w:sz w:val="18"/>
                  <w:szCs w:val="18"/>
                </w:rPr>
                <w:delText>(ak relevantné</w:delText>
              </w:r>
              <w:r w:rsidR="00353C0C" w:rsidDel="004E598E">
                <w:rPr>
                  <w:rFonts w:ascii="Arial Narrow" w:hAnsi="Arial Narrow"/>
                  <w:sz w:val="18"/>
                  <w:szCs w:val="18"/>
                </w:rPr>
                <w:delText>)</w:delText>
              </w:r>
            </w:del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4992A651" w:rsidR="00C0655E" w:rsidRPr="00385B43" w:rsidRDefault="00C0655E" w:rsidP="00B3752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0BBBBDC2" w:rsidR="00C0655E" w:rsidRPr="00385B43" w:rsidRDefault="00C0655E" w:rsidP="00B3752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7521" w:rsidRPr="00B37521">
              <w:rPr>
                <w:rFonts w:ascii="Arial Narrow" w:hAnsi="Arial Narrow"/>
                <w:sz w:val="18"/>
                <w:szCs w:val="18"/>
              </w:rPr>
              <w:t>4</w:t>
            </w:r>
            <w:r w:rsidRPr="00B37521">
              <w:rPr>
                <w:rFonts w:ascii="Arial Narrow" w:hAnsi="Arial Narrow"/>
                <w:sz w:val="18"/>
                <w:szCs w:val="18"/>
              </w:rPr>
              <w:t xml:space="preserve"> ŽoPr - Uznesenie, resp. výpis z uznesenia o schválení programu rozvoja a príslušnej územnoplánovacej dokumentácie (ak</w:t>
            </w:r>
            <w:r w:rsidR="00C5470C" w:rsidRPr="00B37521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 w:rsidRPr="00B37521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 w:rsidRPr="00B37521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B37521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3C6B6E34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3DDE0C0B" w:rsidR="00C0655E" w:rsidRPr="00385B43" w:rsidRDefault="00C0655E" w:rsidP="00B3752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7521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0DFCC138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7521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267861C0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7521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646070A" w14:textId="3C0D894C" w:rsidR="00CE155D" w:rsidRPr="00B37521" w:rsidRDefault="00C41525" w:rsidP="00B3752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7521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D53FAB" w:rsidRPr="00385B43" w14:paraId="024BA2DC" w14:textId="77777777" w:rsidTr="002B6031">
        <w:trPr>
          <w:trHeight w:val="330"/>
        </w:trPr>
        <w:tc>
          <w:tcPr>
            <w:tcW w:w="7054" w:type="dxa"/>
            <w:vAlign w:val="center"/>
          </w:tcPr>
          <w:p w14:paraId="17EEAE10" w14:textId="77777777" w:rsidR="00D53FAB" w:rsidRPr="00385B43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385B43" w:rsidRDefault="00D53FAB" w:rsidP="002B603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73439E87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2FC7E0BE" w:rsidR="006E13CA" w:rsidRPr="00385B43" w:rsidRDefault="006E13CA" w:rsidP="008F45B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4DC5CFD0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F45B2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0ECC6FA7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F45B2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0DAA65AA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F45B2">
              <w:rPr>
                <w:rFonts w:ascii="Arial Narrow" w:hAnsi="Arial Narrow"/>
                <w:sz w:val="18"/>
                <w:szCs w:val="18"/>
              </w:rPr>
              <w:t>10</w:t>
            </w:r>
            <w:r w:rsidR="00036BA0">
              <w:rPr>
                <w:rFonts w:ascii="Arial Narrow" w:hAnsi="Arial Narrow"/>
                <w:sz w:val="18"/>
                <w:szCs w:val="18"/>
              </w:rPr>
              <w:t xml:space="preserve"> Žo</w:t>
            </w: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036BA0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vysporiadanie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majetkovo-právnych vzťahov </w:t>
            </w:r>
          </w:p>
          <w:p w14:paraId="690F3C8D" w14:textId="0410F9B6" w:rsidR="00CE155D" w:rsidRPr="00385B43" w:rsidRDefault="006B5BCA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8F45B2">
              <w:rPr>
                <w:rFonts w:ascii="Arial Narrow" w:hAnsi="Arial Narrow"/>
                <w:sz w:val="18"/>
                <w:szCs w:val="18"/>
              </w:rPr>
              <w:t>16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8F45B2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F45B2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0B4DCC0D" w:rsidR="0036507C" w:rsidRPr="008F45B2" w:rsidRDefault="008F45B2" w:rsidP="008F45B2">
            <w:pPr>
              <w:autoSpaceDE w:val="0"/>
              <w:autoSpaceDN w:val="0"/>
              <w:rPr>
                <w:rFonts w:ascii="Arial Narrow" w:hAnsi="Arial Narrow"/>
                <w:sz w:val="18"/>
                <w:szCs w:val="18"/>
              </w:rPr>
            </w:pPr>
            <w:r w:rsidRPr="008F45B2">
              <w:rPr>
                <w:rFonts w:ascii="Arial Narrow" w:hAnsi="Arial Narrow"/>
                <w:sz w:val="18"/>
                <w:szCs w:val="18"/>
              </w:rPr>
              <w:t xml:space="preserve"> 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2B603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60F7F3C8" w:rsidR="00D53FAB" w:rsidRDefault="00D53FAB" w:rsidP="008F45B2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F45B2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5217ECEE" w:rsidR="00CD4ABE" w:rsidRPr="00385B43" w:rsidRDefault="008F45B2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Príloha č. 12</w:t>
            </w:r>
            <w:r w:rsidR="00CD4ABE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5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3A60769F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21B37EB7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40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40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7E10FADC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41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41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1D4669E8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8F45B2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2618183" w14:textId="3CE63553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8F45B2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5EAA008D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6C34C5B5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8F45B2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4E986E4B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6"/>
      <w:footerReference w:type="default" r:id="rId1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14BE722" w15:done="0"/>
  <w15:commentEx w15:paraId="3B464FD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14BE722" w16cid:durableId="21F8207B"/>
  <w16cid:commentId w16cid:paraId="3B464FDA" w16cid:durableId="21F820B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B68C08" w14:textId="77777777" w:rsidR="002B1EE0" w:rsidRDefault="002B1EE0" w:rsidP="00297396">
      <w:pPr>
        <w:spacing w:after="0" w:line="240" w:lineRule="auto"/>
      </w:pPr>
      <w:r>
        <w:separator/>
      </w:r>
    </w:p>
  </w:endnote>
  <w:endnote w:type="continuationSeparator" w:id="0">
    <w:p w14:paraId="74FA9F44" w14:textId="77777777" w:rsidR="002B1EE0" w:rsidRDefault="002B1EE0" w:rsidP="00297396">
      <w:pPr>
        <w:spacing w:after="0" w:line="240" w:lineRule="auto"/>
      </w:pPr>
      <w:r>
        <w:continuationSeparator/>
      </w:r>
    </w:p>
  </w:endnote>
  <w:endnote w:type="continuationNotice" w:id="1">
    <w:p w14:paraId="631711EC" w14:textId="77777777" w:rsidR="002B1EE0" w:rsidRDefault="002B1E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7712A8CB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855B6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706309A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0A4DC447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03D28A9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855B6">
      <w:rPr>
        <w:rFonts w:ascii="Arial Narrow" w:eastAsia="Times New Roman" w:hAnsi="Arial Narrow" w:cs="Times New Roman"/>
        <w:noProof/>
        <w:szCs w:val="24"/>
        <w:lang w:eastAsia="sk-SK"/>
      </w:rPr>
      <w:t>4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7A8A674D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BA72B3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726F5A59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855B6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6FE5842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1F8B220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7A9BD2DD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855B6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D506179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855B6">
      <w:rPr>
        <w:rFonts w:ascii="Arial Narrow" w:eastAsia="Times New Roman" w:hAnsi="Arial Narrow" w:cs="Times New Roman"/>
        <w:noProof/>
        <w:szCs w:val="24"/>
        <w:lang w:eastAsia="sk-SK"/>
      </w:rPr>
      <w:t>11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433DB8" w14:textId="77777777" w:rsidR="002B1EE0" w:rsidRDefault="002B1EE0" w:rsidP="00297396">
      <w:pPr>
        <w:spacing w:after="0" w:line="240" w:lineRule="auto"/>
      </w:pPr>
      <w:r>
        <w:separator/>
      </w:r>
    </w:p>
  </w:footnote>
  <w:footnote w:type="continuationSeparator" w:id="0">
    <w:p w14:paraId="1714135D" w14:textId="77777777" w:rsidR="002B1EE0" w:rsidRDefault="002B1EE0" w:rsidP="00297396">
      <w:pPr>
        <w:spacing w:after="0" w:line="240" w:lineRule="auto"/>
      </w:pPr>
      <w:r>
        <w:continuationSeparator/>
      </w:r>
    </w:p>
  </w:footnote>
  <w:footnote w:type="continuationNotice" w:id="1">
    <w:p w14:paraId="0527A4DF" w14:textId="77777777" w:rsidR="002B1EE0" w:rsidRDefault="002B1EE0">
      <w:pPr>
        <w:spacing w:after="0" w:line="240" w:lineRule="auto"/>
      </w:pPr>
    </w:p>
  </w:footnote>
  <w:footnote w:id="2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6">
    <w:p w14:paraId="487CAD87" w14:textId="08550EEF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ŽoP</w:t>
      </w:r>
      <w:r w:rsidR="00036BA0">
        <w:rPr>
          <w:rStyle w:val="Odkaznapoznmkupodiarou"/>
          <w:rFonts w:ascii="Arial Narrow" w:hAnsi="Arial Narrow"/>
          <w:sz w:val="18"/>
          <w:vertAlign w:val="baseline"/>
        </w:rPr>
        <w:t>r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22D21491" w:rsidR="003213BB" w:rsidRPr="001F013A" w:rsidRDefault="0095758C" w:rsidP="000F2DA9">
    <w:pPr>
      <w:pStyle w:val="Hlavika"/>
      <w:rPr>
        <w:rFonts w:ascii="Arial Narrow" w:hAnsi="Arial Narrow"/>
        <w:sz w:val="20"/>
      </w:rPr>
    </w:pPr>
    <w:ins w:id="13" w:author="Autor">
      <w:r>
        <w:rPr>
          <w:noProof/>
          <w:lang w:eastAsia="sk-SK"/>
        </w:rPr>
        <w:drawing>
          <wp:anchor distT="0" distB="0" distL="114300" distR="114300" simplePos="0" relativeHeight="251673600" behindDoc="0" locked="1" layoutInCell="1" allowOverlap="1" wp14:anchorId="706BD6DD" wp14:editId="43ABFD10">
            <wp:simplePos x="0" y="0"/>
            <wp:positionH relativeFrom="column">
              <wp:posOffset>2174875</wp:posOffset>
            </wp:positionH>
            <wp:positionV relativeFrom="paragraph">
              <wp:posOffset>-207645</wp:posOffset>
            </wp:positionV>
            <wp:extent cx="1955800" cy="563880"/>
            <wp:effectExtent l="0" t="0" r="6350" b="7620"/>
            <wp:wrapNone/>
            <wp:docPr id="1" name="Grafický objek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RRI_Hl papier_SK_Logo-01.svg"/>
                    <pic:cNvPicPr/>
                  </pic:nvPicPr>
                  <pic:blipFill rotWithShape="1"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  </a:ext>
                      </a:extLst>
                    </a:blip>
                    <a:srcRect l="13000" t="29958"/>
                    <a:stretch/>
                  </pic:blipFill>
                  <pic:spPr bwMode="auto">
                    <a:xfrm>
                      <a:off x="0" y="0"/>
                      <a:ext cx="1955800" cy="563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  <w:del w:id="14" w:author="Autor">
      <w:r w:rsidR="003213BB" w:rsidDel="0095758C">
        <w:rPr>
          <w:noProof/>
          <w:lang w:eastAsia="sk-SK"/>
        </w:rPr>
        <w:drawing>
          <wp:anchor distT="0" distB="0" distL="114300" distR="114300" simplePos="0" relativeHeight="251646976" behindDoc="1" locked="0" layoutInCell="1" allowOverlap="1" wp14:anchorId="23B80F09" wp14:editId="6F04B64A">
            <wp:simplePos x="0" y="0"/>
            <wp:positionH relativeFrom="column">
              <wp:posOffset>2586355</wp:posOffset>
            </wp:positionH>
            <wp:positionV relativeFrom="paragraph">
              <wp:posOffset>-231140</wp:posOffset>
            </wp:positionV>
            <wp:extent cx="1314450" cy="991235"/>
            <wp:effectExtent l="0" t="0" r="0" b="0"/>
            <wp:wrapNone/>
            <wp:docPr id="13" name="Obrázo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3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r w:rsidR="003213BB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6E393FB4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09FF4EB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126EF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6BA0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96415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38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56BA"/>
    <w:rsid w:val="00246131"/>
    <w:rsid w:val="00247132"/>
    <w:rsid w:val="00247264"/>
    <w:rsid w:val="0025567F"/>
    <w:rsid w:val="00256195"/>
    <w:rsid w:val="00256D2B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5A28"/>
    <w:rsid w:val="00297396"/>
    <w:rsid w:val="002A2C7F"/>
    <w:rsid w:val="002A3E09"/>
    <w:rsid w:val="002A4852"/>
    <w:rsid w:val="002A6EF9"/>
    <w:rsid w:val="002A7199"/>
    <w:rsid w:val="002B1ECB"/>
    <w:rsid w:val="002B1EE0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316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262"/>
    <w:rsid w:val="00495DB7"/>
    <w:rsid w:val="004A0BD5"/>
    <w:rsid w:val="004A0EA2"/>
    <w:rsid w:val="004A18B5"/>
    <w:rsid w:val="004A6B1B"/>
    <w:rsid w:val="004A6D1F"/>
    <w:rsid w:val="004B0933"/>
    <w:rsid w:val="004B1DAD"/>
    <w:rsid w:val="004B397F"/>
    <w:rsid w:val="004B486E"/>
    <w:rsid w:val="004B6A38"/>
    <w:rsid w:val="004C043E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598E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212B"/>
    <w:rsid w:val="00593C7F"/>
    <w:rsid w:val="00593E5E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818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5B6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0CA1"/>
    <w:rsid w:val="0080425A"/>
    <w:rsid w:val="0080537F"/>
    <w:rsid w:val="00805FE0"/>
    <w:rsid w:val="008103C5"/>
    <w:rsid w:val="00812AE4"/>
    <w:rsid w:val="00816841"/>
    <w:rsid w:val="00820056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3858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27FE"/>
    <w:rsid w:val="008F3D66"/>
    <w:rsid w:val="008F41CC"/>
    <w:rsid w:val="008F45B2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047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5758C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0D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37521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03E2"/>
    <w:rsid w:val="00BA29D8"/>
    <w:rsid w:val="00BA2AED"/>
    <w:rsid w:val="00BA35F0"/>
    <w:rsid w:val="00BA5869"/>
    <w:rsid w:val="00BA6FB6"/>
    <w:rsid w:val="00BA7C68"/>
    <w:rsid w:val="00BB0E58"/>
    <w:rsid w:val="00BB182B"/>
    <w:rsid w:val="00BB35BE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565A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4738E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5B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microsoft.com/office/2011/relationships/commentsExtended" Target="commentsExtended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Textzstupnhosymbolu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0A7EEA"/>
    <w:rsid w:val="001031A3"/>
    <w:rsid w:val="0014138F"/>
    <w:rsid w:val="00147404"/>
    <w:rsid w:val="00222AA1"/>
    <w:rsid w:val="0031009D"/>
    <w:rsid w:val="00312A2A"/>
    <w:rsid w:val="00370346"/>
    <w:rsid w:val="003B20BC"/>
    <w:rsid w:val="00417961"/>
    <w:rsid w:val="0046276E"/>
    <w:rsid w:val="004F6111"/>
    <w:rsid w:val="0050057B"/>
    <w:rsid w:val="00503470"/>
    <w:rsid w:val="00514765"/>
    <w:rsid w:val="00517339"/>
    <w:rsid w:val="005A698A"/>
    <w:rsid w:val="005D6D44"/>
    <w:rsid w:val="005E6AAA"/>
    <w:rsid w:val="006845DE"/>
    <w:rsid w:val="006C2C2B"/>
    <w:rsid w:val="007B0225"/>
    <w:rsid w:val="00801F08"/>
    <w:rsid w:val="00803F6C"/>
    <w:rsid w:val="008A5F9C"/>
    <w:rsid w:val="008F0B6E"/>
    <w:rsid w:val="00966EEE"/>
    <w:rsid w:val="00976238"/>
    <w:rsid w:val="009B4DB2"/>
    <w:rsid w:val="009C3CCC"/>
    <w:rsid w:val="00A118B3"/>
    <w:rsid w:val="00A15D86"/>
    <w:rsid w:val="00BE51E0"/>
    <w:rsid w:val="00D659EE"/>
    <w:rsid w:val="00DB109E"/>
    <w:rsid w:val="00E426B2"/>
    <w:rsid w:val="00F23F7A"/>
    <w:rsid w:val="00F70B43"/>
    <w:rsid w:val="00F752D2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026C5-5F8E-4A66-8E4A-0D5BDFC81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3532</Words>
  <Characters>20138</Characters>
  <Application>Microsoft Office Word</Application>
  <DocSecurity>0</DocSecurity>
  <Lines>167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2020-01-31T12:07:00Z</dcterms:created>
  <dcterms:modified xsi:type="dcterms:W3CDTF">2021-04-21T11:56:00Z</dcterms:modified>
</cp:coreProperties>
</file>